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148D7" w14:textId="77777777" w:rsidR="00E33B8A" w:rsidRPr="00F43F9B" w:rsidRDefault="000B1781" w:rsidP="00F43F9B">
      <w:pPr>
        <w:shd w:val="clear" w:color="auto" w:fill="FFFFFF" w:themeFill="background1"/>
        <w:jc w:val="right"/>
        <w:rPr>
          <w:rFonts w:ascii="Times New Roman" w:hAnsi="Times New Roman"/>
          <w:shd w:val="clear" w:color="auto" w:fill="FFFFFF" w:themeFill="background1"/>
          <w:lang w:val="lv-LV"/>
        </w:rPr>
      </w:pPr>
      <w:r w:rsidRPr="00F43F9B">
        <w:rPr>
          <w:rFonts w:ascii="Times New Roman" w:hAnsi="Times New Roman"/>
          <w:shd w:val="clear" w:color="auto" w:fill="FFFFFF" w:themeFill="background1"/>
          <w:lang w:val="lv-LV"/>
        </w:rPr>
        <w:t>3. pielikums</w:t>
      </w:r>
    </w:p>
    <w:p w14:paraId="5D6148D8" w14:textId="081C9297" w:rsidR="00345CCD" w:rsidRPr="00F43F9B" w:rsidRDefault="000B1781">
      <w:pPr>
        <w:shd w:val="clear" w:color="auto" w:fill="FFFFFF" w:themeFill="background1"/>
        <w:jc w:val="right"/>
        <w:rPr>
          <w:rFonts w:ascii="Times New Roman" w:hAnsi="Times New Roman"/>
          <w:shd w:val="clear" w:color="auto" w:fill="FFFFFF" w:themeFill="background1"/>
          <w:lang w:val="lv-LV"/>
        </w:rPr>
      </w:pPr>
      <w:r w:rsidRPr="00F43F9B">
        <w:rPr>
          <w:rFonts w:ascii="Times New Roman" w:hAnsi="Times New Roman"/>
          <w:shd w:val="clear" w:color="auto" w:fill="FFFFFF" w:themeFill="background1"/>
          <w:lang w:val="lv-LV"/>
        </w:rPr>
        <w:t xml:space="preserve">Fundamentālo un lietišķo pētījumu </w:t>
      </w:r>
      <w:r w:rsidR="03401D23" w:rsidRPr="00F43F9B">
        <w:rPr>
          <w:rFonts w:ascii="Times New Roman" w:hAnsi="Times New Roman"/>
          <w:shd w:val="clear" w:color="auto" w:fill="FFFFFF" w:themeFill="background1"/>
          <w:lang w:val="lv-LV"/>
        </w:rPr>
        <w:t xml:space="preserve">projektu </w:t>
      </w:r>
      <w:r w:rsidRPr="00F43F9B">
        <w:rPr>
          <w:rFonts w:ascii="Times New Roman" w:hAnsi="Times New Roman"/>
          <w:shd w:val="clear" w:color="auto" w:fill="FFFFFF" w:themeFill="background1"/>
          <w:lang w:val="lv-LV"/>
        </w:rPr>
        <w:t>202</w:t>
      </w:r>
      <w:r w:rsidR="00CD2E92">
        <w:rPr>
          <w:rFonts w:ascii="Times New Roman" w:hAnsi="Times New Roman"/>
          <w:shd w:val="clear" w:color="auto" w:fill="FFFFFF" w:themeFill="background1"/>
          <w:lang w:val="lv-LV"/>
        </w:rPr>
        <w:t>5</w:t>
      </w:r>
      <w:r w:rsidRPr="00F43F9B">
        <w:rPr>
          <w:rFonts w:ascii="Times New Roman" w:hAnsi="Times New Roman"/>
          <w:shd w:val="clear" w:color="auto" w:fill="FFFFFF" w:themeFill="background1"/>
          <w:lang w:val="lv-LV"/>
        </w:rPr>
        <w:t xml:space="preserve">. gada atklātā konkursa nolikumam </w:t>
      </w:r>
    </w:p>
    <w:p w14:paraId="5D6148D9" w14:textId="58AEEEFC" w:rsidR="00E33B8A" w:rsidRPr="00F43F9B" w:rsidRDefault="000B1781" w:rsidP="00F43F9B">
      <w:pPr>
        <w:shd w:val="clear" w:color="auto" w:fill="FFFFFF" w:themeFill="background1"/>
        <w:jc w:val="right"/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lv-LV"/>
        </w:rPr>
      </w:pPr>
      <w:r w:rsidRPr="00746A4A">
        <w:rPr>
          <w:rFonts w:ascii="Times New Roman" w:hAnsi="Times New Roman"/>
          <w:shd w:val="clear" w:color="auto" w:fill="FFFFFF" w:themeFill="background1"/>
          <w:lang w:val="lv-LV"/>
        </w:rPr>
        <w:t>(</w:t>
      </w:r>
      <w:r w:rsidR="00F059ED" w:rsidRPr="00F059ED">
        <w:rPr>
          <w:rFonts w:ascii="Times New Roman" w:hAnsi="Times New Roman"/>
          <w:u w:val="single"/>
          <w:shd w:val="clear" w:color="auto" w:fill="FFFFFF" w:themeFill="background1"/>
        </w:rPr>
        <w:t>28.02.2025</w:t>
      </w:r>
      <w:ins w:id="0" w:author="Sabīne Rusmane" w:date="2025-02-28T11:53:00Z" w16du:dateUtc="2025-02-28T09:53:00Z">
        <w:r w:rsidR="00F059ED">
          <w:rPr>
            <w:rFonts w:ascii="Times New Roman" w:hAnsi="Times New Roman"/>
            <w:u w:val="single"/>
            <w:shd w:val="clear" w:color="auto" w:fill="FFFFFF" w:themeFill="background1"/>
          </w:rPr>
          <w:t>.</w:t>
        </w:r>
      </w:ins>
      <w:r w:rsidRPr="00746A4A">
        <w:rPr>
          <w:rFonts w:ascii="Times New Roman" w:hAnsi="Times New Roman"/>
          <w:shd w:val="clear" w:color="auto" w:fill="FFFFFF" w:themeFill="background1"/>
          <w:lang w:val="lv-LV"/>
        </w:rPr>
        <w:t>)</w:t>
      </w:r>
      <w:r w:rsidRPr="00F43F9B">
        <w:rPr>
          <w:rFonts w:ascii="Times New Roman" w:hAnsi="Times New Roman"/>
          <w:b/>
          <w:bCs/>
          <w:sz w:val="28"/>
          <w:szCs w:val="28"/>
          <w:shd w:val="clear" w:color="auto" w:fill="FFFFFF" w:themeFill="background1"/>
          <w:lang w:val="lv-LV"/>
        </w:rPr>
        <w:t xml:space="preserve"> </w:t>
      </w:r>
    </w:p>
    <w:p w14:paraId="5D6148DA" w14:textId="77777777" w:rsidR="00E33B8A" w:rsidRPr="00F43F9B" w:rsidRDefault="00E33B8A" w:rsidP="00F43F9B">
      <w:pPr>
        <w:shd w:val="clear" w:color="auto" w:fill="FFFFFF" w:themeFill="background1"/>
        <w:jc w:val="center"/>
        <w:rPr>
          <w:rFonts w:ascii="Times New Roman" w:hAnsi="Times New Roman"/>
          <w:sz w:val="28"/>
          <w:szCs w:val="28"/>
          <w:shd w:val="clear" w:color="auto" w:fill="FFFFFF" w:themeFill="background1"/>
          <w:lang w:val="lv-LV"/>
        </w:rPr>
      </w:pPr>
    </w:p>
    <w:p w14:paraId="5D6148DB" w14:textId="77777777" w:rsidR="00E33B8A" w:rsidRPr="00F43F9B" w:rsidRDefault="000B1781" w:rsidP="00F43F9B">
      <w:pPr>
        <w:shd w:val="clear" w:color="auto" w:fill="FFFFFF" w:themeFill="background1"/>
        <w:jc w:val="center"/>
        <w:rPr>
          <w:rFonts w:ascii="Times New Roman" w:hAnsi="Times New Roman"/>
          <w:b/>
          <w:shd w:val="clear" w:color="auto" w:fill="FFFFFF" w:themeFill="background1"/>
          <w:lang w:val="lv-LV"/>
        </w:rPr>
      </w:pPr>
      <w:r w:rsidRPr="00F43F9B">
        <w:rPr>
          <w:rFonts w:ascii="Times New Roman" w:hAnsi="Times New Roman"/>
          <w:b/>
          <w:shd w:val="clear" w:color="auto" w:fill="FFFFFF" w:themeFill="background1"/>
          <w:lang w:val="lv-LV"/>
        </w:rPr>
        <w:t>Projekta iesnieguma administratīvās atbilstības vērtēšanas veidlapa</w:t>
      </w:r>
    </w:p>
    <w:p w14:paraId="5D6148DC" w14:textId="77777777" w:rsidR="00E33B8A" w:rsidRPr="00F43F9B" w:rsidRDefault="00E33B8A" w:rsidP="00F43F9B">
      <w:pPr>
        <w:shd w:val="clear" w:color="auto" w:fill="FFFFFF" w:themeFill="background1"/>
        <w:jc w:val="center"/>
        <w:rPr>
          <w:rFonts w:ascii="Times New Roman" w:hAnsi="Times New Roman"/>
          <w:b/>
          <w:shd w:val="clear" w:color="auto" w:fill="FFFFFF" w:themeFill="background1"/>
          <w:lang w:val="lv-LV"/>
        </w:rPr>
      </w:pPr>
    </w:p>
    <w:tbl>
      <w:tblPr>
        <w:tblW w:w="98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660"/>
        <w:gridCol w:w="2215"/>
        <w:gridCol w:w="6050"/>
        <w:gridCol w:w="915"/>
      </w:tblGrid>
      <w:tr w:rsidR="00E33B8A" w:rsidRPr="00F43F9B" w14:paraId="5D6148DF" w14:textId="77777777" w:rsidTr="2F07C321">
        <w:tc>
          <w:tcPr>
            <w:tcW w:w="9840" w:type="dxa"/>
            <w:gridSpan w:val="4"/>
          </w:tcPr>
          <w:p w14:paraId="5D6148DD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  <w:t>Projekta Nr.:</w:t>
            </w:r>
          </w:p>
          <w:p w14:paraId="5D6148DE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  <w:t xml:space="preserve">Projekta nosaukums: </w:t>
            </w:r>
          </w:p>
        </w:tc>
      </w:tr>
      <w:tr w:rsidR="00E33B8A" w:rsidRPr="00F43F9B" w14:paraId="5D6148E5" w14:textId="77777777" w:rsidTr="008B5ECB">
        <w:tc>
          <w:tcPr>
            <w:tcW w:w="660" w:type="dxa"/>
          </w:tcPr>
          <w:p w14:paraId="5D6148E0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Nr. p.k.</w:t>
            </w:r>
          </w:p>
        </w:tc>
        <w:tc>
          <w:tcPr>
            <w:tcW w:w="2215" w:type="dxa"/>
          </w:tcPr>
          <w:p w14:paraId="5D6148E1" w14:textId="77777777" w:rsidR="008B5ECB" w:rsidRPr="008B5ECB" w:rsidRDefault="008B5ECB" w:rsidP="008B5ECB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val="lv-LV" w:bidi="ar-SA"/>
              </w:rPr>
            </w:pPr>
            <w:r w:rsidRPr="008B5ECB">
              <w:rPr>
                <w:rFonts w:ascii="Times New Roman" w:hAnsi="Times New Roman"/>
                <w:b/>
                <w:lang w:val="lv-LV" w:bidi="ar-SA"/>
              </w:rPr>
              <w:t>Administratīvās atbilstības kritērij</w:t>
            </w:r>
            <w:r>
              <w:rPr>
                <w:rFonts w:ascii="Times New Roman" w:hAnsi="Times New Roman"/>
                <w:b/>
                <w:lang w:val="lv-LV" w:bidi="ar-SA"/>
              </w:rPr>
              <w:t>i</w:t>
            </w:r>
          </w:p>
          <w:p w14:paraId="5D6148E2" w14:textId="77777777" w:rsidR="00E33B8A" w:rsidRPr="00F43F9B" w:rsidRDefault="008B5ECB" w:rsidP="008B5EC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8B5ECB">
              <w:rPr>
                <w:rFonts w:ascii="Times New Roman" w:hAnsi="Times New Roman"/>
                <w:i/>
                <w:iCs/>
                <w:lang w:val="lv-LV" w:bidi="ar-SA"/>
              </w:rPr>
              <w:t xml:space="preserve">Atbilstoši </w:t>
            </w:r>
            <w:r w:rsidRPr="008B5ECB">
              <w:rPr>
                <w:rFonts w:ascii="Times New Roman" w:hAnsi="Times New Roman"/>
                <w:iCs/>
                <w:lang w:val="lv-LV" w:bidi="ar-SA"/>
              </w:rPr>
              <w:t>MK</w:t>
            </w:r>
            <w:r w:rsidR="00357A5C">
              <w:rPr>
                <w:rFonts w:ascii="Times New Roman" w:hAnsi="Times New Roman"/>
                <w:iCs/>
                <w:lang w:val="lv-LV" w:bidi="ar-SA"/>
              </w:rPr>
              <w:t xml:space="preserve"> noteikumu</w:t>
            </w:r>
            <w:r w:rsidRPr="008B5ECB">
              <w:rPr>
                <w:rFonts w:ascii="Times New Roman" w:hAnsi="Times New Roman"/>
                <w:lang w:val="lv-LV" w:bidi="ar-SA"/>
              </w:rPr>
              <w:t xml:space="preserve"> 725</w:t>
            </w:r>
            <w:r>
              <w:rPr>
                <w:rStyle w:val="FootnoteReference"/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footnoteReference w:id="2"/>
            </w:r>
            <w:r w:rsidRPr="008B5ECB">
              <w:rPr>
                <w:rFonts w:ascii="Times New Roman" w:hAnsi="Times New Roman"/>
                <w:i/>
                <w:iCs/>
                <w:lang w:val="lv-LV" w:bidi="ar-SA"/>
              </w:rPr>
              <w:t xml:space="preserve"> 12. punktam</w:t>
            </w:r>
          </w:p>
        </w:tc>
        <w:tc>
          <w:tcPr>
            <w:tcW w:w="6050" w:type="dxa"/>
          </w:tcPr>
          <w:p w14:paraId="5D6148E3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center"/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Izpilde</w:t>
            </w:r>
          </w:p>
        </w:tc>
        <w:tc>
          <w:tcPr>
            <w:tcW w:w="915" w:type="dxa"/>
          </w:tcPr>
          <w:p w14:paraId="5D6148E4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Jā/Nē</w:t>
            </w:r>
          </w:p>
        </w:tc>
      </w:tr>
      <w:tr w:rsidR="00E33B8A" w:rsidRPr="00E84F46" w14:paraId="5D6148EB" w14:textId="77777777" w:rsidTr="008B5ECB">
        <w:tc>
          <w:tcPr>
            <w:tcW w:w="660" w:type="dxa"/>
          </w:tcPr>
          <w:p w14:paraId="5D6148E6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1.</w:t>
            </w:r>
          </w:p>
        </w:tc>
        <w:tc>
          <w:tcPr>
            <w:tcW w:w="2215" w:type="dxa"/>
          </w:tcPr>
          <w:p w14:paraId="5D6148E7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projekta iesniegums ir pilnībā aizpildīts, noformēts un iesniegts, izmantojot informācijas sistēmu</w:t>
            </w:r>
            <w:r w:rsidR="003D5779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 xml:space="preserve"> (MK</w:t>
            </w:r>
            <w:r w:rsidR="00357A5C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 xml:space="preserve"> noteikumu</w:t>
            </w:r>
            <w:r w:rsidR="003D5779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 xml:space="preserve"> 725 12.1.</w:t>
            </w:r>
            <w:r w:rsidR="0042609E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ap</w:t>
            </w:r>
            <w:r w:rsidR="003D5779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p.)</w:t>
            </w:r>
          </w:p>
        </w:tc>
        <w:tc>
          <w:tcPr>
            <w:tcW w:w="6050" w:type="dxa"/>
          </w:tcPr>
          <w:p w14:paraId="5D6148E8" w14:textId="77777777" w:rsidR="00E33B8A" w:rsidRPr="00F43F9B" w:rsidRDefault="00AA73FB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1.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Projekta iesniegum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s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aizpild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īts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un noformē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ts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atbilstoši nolikuma 2. pielikuma “Projekta iesnieguma, projekta </w:t>
            </w:r>
            <w:proofErr w:type="spellStart"/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vidusposma</w:t>
            </w:r>
            <w:proofErr w:type="spellEnd"/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zinātniskā pārskata, projekta noslēguma zinātniskā pārskata </w:t>
            </w:r>
            <w:r w:rsidR="007545F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un projekta finanšu pārskata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noformēšanas un iesniegšanas metodika” (turpmāk – iesniegšanas metodika).</w:t>
            </w:r>
          </w:p>
          <w:p w14:paraId="5D6148E9" w14:textId="78ACDB99" w:rsidR="009852CE" w:rsidRPr="00F43F9B" w:rsidRDefault="00AA73FB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2.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Projekta iesniegums ir iesniegts informācijas sistēmā līdz nolikuma 4. punktā noteiktajam </w:t>
            </w:r>
            <w:r w:rsidR="357AF3E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projekt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u iesniegumu</w:t>
            </w:r>
            <w:r w:rsidR="357AF3E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iesniegšanas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termiņa</w:t>
            </w:r>
            <w:r w:rsidR="0AFA3E0E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beigā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m</w:t>
            </w:r>
            <w:r w:rsidR="3FC9855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915" w:type="dxa"/>
          </w:tcPr>
          <w:p w14:paraId="5D6148EA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</w:p>
        </w:tc>
      </w:tr>
      <w:tr w:rsidR="005453A0" w:rsidRPr="00E84F46" w14:paraId="5D6148F3" w14:textId="77777777" w:rsidTr="008B5ECB">
        <w:trPr>
          <w:trHeight w:val="3639"/>
        </w:trPr>
        <w:tc>
          <w:tcPr>
            <w:tcW w:w="660" w:type="dxa"/>
          </w:tcPr>
          <w:p w14:paraId="5D6148EC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2.</w:t>
            </w:r>
          </w:p>
        </w:tc>
        <w:tc>
          <w:tcPr>
            <w:tcW w:w="2215" w:type="dxa"/>
          </w:tcPr>
          <w:p w14:paraId="5D6148ED" w14:textId="6CFFA35D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ir iesniegts projekta iesnieguma attiecīgo sadaļu tulkojums angļu valodā atbilstoši konkursa nolikumā izvirzītajām prasībām</w:t>
            </w:r>
            <w:r w:rsidR="003D5779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 xml:space="preserve"> (MK</w:t>
            </w:r>
            <w:r w:rsidR="00357A5C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 xml:space="preserve"> noteikumu</w:t>
            </w:r>
            <w:r w:rsidR="003D5779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 xml:space="preserve"> 725 12.2.</w:t>
            </w:r>
            <w:r w:rsidR="0042609E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ap</w:t>
            </w:r>
            <w:r w:rsidR="003D5779">
              <w:rPr>
                <w:rFonts w:ascii="Times New Roman" w:hAnsi="Times New Roman"/>
                <w:b/>
                <w:shd w:val="clear" w:color="auto" w:fill="FFFFFF" w:themeFill="background1"/>
                <w:lang w:val="lv-LV"/>
              </w:rPr>
              <w:t>p.)</w:t>
            </w:r>
          </w:p>
        </w:tc>
        <w:tc>
          <w:tcPr>
            <w:tcW w:w="6050" w:type="dxa"/>
          </w:tcPr>
          <w:p w14:paraId="5D6148EE" w14:textId="77777777" w:rsidR="00E33B8A" w:rsidRPr="00F43F9B" w:rsidRDefault="000B1781" w:rsidP="00F43F9B">
            <w:pPr>
              <w:shd w:val="clear" w:color="auto" w:fill="FFFFFF" w:themeFill="background1"/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Projekta iesnieguma daļas aizpildītas angļu </w:t>
            </w:r>
            <w:r w:rsidR="007545F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un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latviešu valodā atbilstoši iesniegšanas metodikas 2. punktam:</w:t>
            </w:r>
          </w:p>
          <w:p w14:paraId="5D6148EF" w14:textId="77777777" w:rsidR="00E33B8A" w:rsidRPr="00F43F9B" w:rsidRDefault="000B1781" w:rsidP="00F43F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A daļu un tās nodaļas aizpilda latviešu un angļu valodā; </w:t>
            </w:r>
          </w:p>
          <w:p w14:paraId="5D6148F0" w14:textId="77777777" w:rsidR="00E33B8A" w:rsidRPr="00F43F9B" w:rsidRDefault="000B1781" w:rsidP="00F43F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B daļu “Projekta apraksts” un C daļu “Curriculum Vitae” obligāti aizpilda angļu valodā (ir tiesības pievienot arī latviešu valodā);</w:t>
            </w:r>
          </w:p>
          <w:p w14:paraId="5D6148F1" w14:textId="77777777" w:rsidR="00E33B8A" w:rsidRPr="00F43F9B" w:rsidRDefault="003E28E3" w:rsidP="00F43F9B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 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D daļu “Projekta iesniedzēja apliecinājums”, E daļu “Projekta sadarbības partnera apliecinājums” un F daļu “Finanšu apgrozījuma pārskata veidlapa” aizpilda tikai latviešu valodā.</w:t>
            </w:r>
          </w:p>
        </w:tc>
        <w:tc>
          <w:tcPr>
            <w:tcW w:w="915" w:type="dxa"/>
          </w:tcPr>
          <w:p w14:paraId="5D6148F2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</w:p>
        </w:tc>
      </w:tr>
      <w:tr w:rsidR="00E33B8A" w:rsidRPr="00E84F46" w14:paraId="5D6148FA" w14:textId="77777777" w:rsidTr="008B5ECB">
        <w:tc>
          <w:tcPr>
            <w:tcW w:w="660" w:type="dxa"/>
          </w:tcPr>
          <w:p w14:paraId="5D6148F4" w14:textId="77777777" w:rsidR="00E33B8A" w:rsidRPr="00F43F9B" w:rsidRDefault="002D2E95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3</w:t>
            </w:r>
            <w:r w:rsidR="000B1781"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2215" w:type="dxa"/>
          </w:tcPr>
          <w:p w14:paraId="5D6148F5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ir izpildītas konkursa nolikuma prasības par projekta vadītāja, projekta galveno izpildītāju un studējošo dalības nosacījumiem</w:t>
            </w:r>
            <w:r w:rsidR="003D5779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 xml:space="preserve"> (MK</w:t>
            </w:r>
            <w:r w:rsidR="00357A5C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 xml:space="preserve"> noteikumu</w:t>
            </w:r>
            <w:r w:rsidR="003D5779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 xml:space="preserve"> 725 12.4.p.)</w:t>
            </w:r>
          </w:p>
        </w:tc>
        <w:tc>
          <w:tcPr>
            <w:tcW w:w="6050" w:type="dxa"/>
          </w:tcPr>
          <w:p w14:paraId="5D6148F6" w14:textId="77777777" w:rsidR="00E33B8A" w:rsidRPr="00F43F9B" w:rsidRDefault="00AA73FB" w:rsidP="00345CCD">
            <w:pPr>
              <w:shd w:val="clear" w:color="auto" w:fill="FFFFFF" w:themeFill="background1"/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1.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Projekta vadītājs atbilst MK noteikumu </w:t>
            </w:r>
            <w:r w:rsidR="1F1581B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Nr. 725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8. punktam</w:t>
            </w:r>
            <w:r w:rsidR="00097084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.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</w:p>
          <w:p w14:paraId="5D6148F7" w14:textId="77777777" w:rsidR="00E33B8A" w:rsidRPr="00F43F9B" w:rsidRDefault="00AA73FB" w:rsidP="00F43F9B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line="276" w:lineRule="auto"/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2.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57D5276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Projekta vadītājs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,</w:t>
            </w:r>
            <w:r w:rsidR="57D5276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projekta galvenie izpildītāji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, projekta izpildītāji</w:t>
            </w:r>
            <w:r w:rsidR="57D5276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atbilst MK noteikumu Nr. 725 2.3.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,</w:t>
            </w:r>
            <w:r w:rsidR="00097084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57D5276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2.4.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un 2.5.</w:t>
            </w:r>
            <w:r w:rsidR="57D5276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apakšpunktam.</w:t>
            </w:r>
          </w:p>
          <w:p w14:paraId="5D6148F8" w14:textId="51955AE7" w:rsidR="00E33B8A" w:rsidRPr="00F43F9B" w:rsidRDefault="77308342" w:rsidP="00345CCD">
            <w:pPr>
              <w:shd w:val="clear" w:color="auto" w:fill="FFFFFF" w:themeFill="background1"/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iCs/>
                <w:shd w:val="clear" w:color="auto" w:fill="FFFFFF" w:themeFill="background1"/>
                <w:lang w:val="lv-LV"/>
              </w:rPr>
              <w:t>3.</w:t>
            </w:r>
            <w:r w:rsidR="00BD7206">
              <w:rPr>
                <w:rFonts w:ascii="Times New Roman" w:hAnsi="Times New Roman"/>
                <w:iCs/>
                <w:shd w:val="clear" w:color="auto" w:fill="FFFFFF" w:themeFill="background1"/>
                <w:lang w:val="lv-LV"/>
              </w:rPr>
              <w:t> 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Projekta i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zpildītāji-studējošie 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atbilst nolikuma 13.-14. 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unktam</w:t>
            </w:r>
            <w:r w:rsidR="00345CC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, tas ir, </w:t>
            </w:r>
            <w:r w:rsidR="002D2E9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k</w:t>
            </w:r>
            <w:r w:rsidR="002D2E95" w:rsidRPr="002D2E9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opējā </w:t>
            </w:r>
            <w:r w:rsidR="008720C6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visu </w:t>
            </w:r>
            <w:r w:rsidR="002D2E95" w:rsidRPr="002D2E9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studējošo slodze ir </w:t>
            </w:r>
            <w:r w:rsidR="00FD7D4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plānota </w:t>
            </w:r>
            <w:r w:rsidR="002D2E95" w:rsidRPr="002D2E9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ne mazāka kā 3,0 pilna laika ekvivalents (turpmāk – PLE) visā projekta īstenošanas laikā, ievērojot, ka katr</w:t>
            </w:r>
            <w:r w:rsidR="00FD7D4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u</w:t>
            </w:r>
            <w:r w:rsidR="002D2E95" w:rsidRPr="002D2E9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studējoš</w:t>
            </w:r>
            <w:r w:rsidR="00FD7D4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o plānots</w:t>
            </w:r>
            <w:r w:rsidR="002D2E95" w:rsidRPr="002D2E9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nodarbināt projektā ar vismaz 0,25 PLE attiecīgajā projekta īstenošanas posmā</w:t>
            </w:r>
            <w:r w:rsidR="1F260728" w:rsidRPr="00ED6C7B">
              <w:rPr>
                <w:rFonts w:ascii="Times New Roman" w:hAnsi="Times New Roman"/>
                <w:color w:val="414142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915" w:type="dxa"/>
          </w:tcPr>
          <w:p w14:paraId="5D6148F9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</w:p>
        </w:tc>
      </w:tr>
      <w:tr w:rsidR="00E33B8A" w:rsidRPr="00E84F46" w14:paraId="5D614902" w14:textId="77777777" w:rsidTr="008B5ECB">
        <w:tc>
          <w:tcPr>
            <w:tcW w:w="660" w:type="dxa"/>
          </w:tcPr>
          <w:p w14:paraId="5D6148FB" w14:textId="77777777" w:rsidR="00E33B8A" w:rsidRPr="00F43F9B" w:rsidRDefault="002D2E95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lastRenderedPageBreak/>
              <w:t>4</w:t>
            </w:r>
            <w:r w:rsidR="000B1781"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2215" w:type="dxa"/>
          </w:tcPr>
          <w:p w14:paraId="29C614FD" w14:textId="77777777" w:rsidR="00E33B8A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ins w:id="1" w:author="Anita Depkovska" w:date="2025-02-11T17:56:00Z"/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 xml:space="preserve">projekts tiks īstenots zinātniskajā institūcijā, </w:t>
            </w:r>
            <w:r w:rsidR="00F84B57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 xml:space="preserve">kas atbilst šo noteikumu </w:t>
            </w:r>
            <w:r w:rsidRPr="00F43F9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>prasībām</w:t>
            </w:r>
            <w:r w:rsidR="003D5779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 xml:space="preserve"> (</w:t>
            </w:r>
            <w:r w:rsidR="00A43A36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>MK</w:t>
            </w:r>
            <w:r w:rsidR="00357A5C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 xml:space="preserve"> noteikumu</w:t>
            </w:r>
            <w:r w:rsidR="00A43A36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 xml:space="preserve"> 725 12.5.</w:t>
            </w:r>
            <w:r w:rsidR="00596B9B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> </w:t>
            </w:r>
            <w:proofErr w:type="spellStart"/>
            <w:r w:rsidR="00E41C83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>ap</w:t>
            </w:r>
            <w:r w:rsidR="00A43A36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>p</w:t>
            </w:r>
            <w:proofErr w:type="spellEnd"/>
            <w:r w:rsidR="00A43A36">
              <w:rPr>
                <w:rFonts w:ascii="Times New Roman" w:hAnsi="Times New Roman"/>
                <w:b/>
                <w:bCs/>
                <w:color w:val="000000" w:themeColor="text1"/>
                <w:shd w:val="clear" w:color="auto" w:fill="FFFFFF" w:themeFill="background1"/>
                <w:lang w:val="lv-LV"/>
              </w:rPr>
              <w:t>.)</w:t>
            </w:r>
          </w:p>
          <w:p w14:paraId="5D6148FC" w14:textId="7A78DD16" w:rsidR="0013276D" w:rsidRPr="00F43F9B" w:rsidRDefault="0013276D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bCs/>
                <w:color w:val="000000"/>
                <w:shd w:val="clear" w:color="auto" w:fill="FFFFFF" w:themeFill="background1"/>
                <w:lang w:val="lv-LV"/>
              </w:rPr>
            </w:pPr>
          </w:p>
        </w:tc>
        <w:tc>
          <w:tcPr>
            <w:tcW w:w="6050" w:type="dxa"/>
          </w:tcPr>
          <w:p w14:paraId="5D6148FD" w14:textId="719824E8" w:rsidR="00E33B8A" w:rsidRPr="003E28E3" w:rsidRDefault="00345CCD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 xml:space="preserve">1. </w:t>
            </w:r>
            <w:r w:rsidR="000B1781" w:rsidRPr="00F43F9B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 xml:space="preserve">Projekta iesniedzējs atbilst MK noteikumu </w:t>
            </w:r>
            <w:r w:rsidR="3CE36A6E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Nr. 725 </w:t>
            </w:r>
            <w:r w:rsidR="000B178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2</w:t>
            </w:r>
            <w:r w:rsidR="000B1781" w:rsidRPr="00F43F9B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 xml:space="preserve">.7. apakšpunktam, informācijas sistēmā ir iesniegta parakstīta projekta iesnieguma D daļa “Projekta iesniedzēja apliecinājums” </w:t>
            </w:r>
            <w:r w:rsidR="000B1781"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>un tai pielikumā pievienoti nepieciešamie dokumenti atbilstoši iesniegšanas metodikas 3.1. apakš</w:t>
            </w:r>
            <w:r w:rsidR="00AD239D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>punktam</w:t>
            </w:r>
            <w:r w:rsidR="000B1781"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>.</w:t>
            </w:r>
          </w:p>
          <w:p w14:paraId="5D6148FE" w14:textId="74CCC620" w:rsidR="00E33B8A" w:rsidRDefault="00345CCD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</w:pPr>
            <w:r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 xml:space="preserve">2. </w:t>
            </w:r>
            <w:r w:rsidR="000B1781"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 xml:space="preserve">Sadarbības partneris (ja attiecināms) atbilst MK noteikumu </w:t>
            </w:r>
            <w:r w:rsidR="5F99F5C3"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 xml:space="preserve">Nr. 725 </w:t>
            </w:r>
            <w:r w:rsidR="000B1781"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>7. punktam un 2.7. apakšpunktam, informācijas sistēmā ir iesniegta parakstīta projekta iesnieguma E daļa “Projekta sadarbības partnera apliecinājums” un tai pielikumā pievienoti nepieciešamie dokumenti atbilstoši iesniegšanas metodikas 3.2. apakš</w:t>
            </w:r>
            <w:r w:rsidR="00AD239D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>punktam</w:t>
            </w:r>
            <w:r w:rsidR="000B1781" w:rsidRPr="003E28E3">
              <w:rPr>
                <w:rFonts w:ascii="Times New Roman" w:hAnsi="Times New Roman"/>
                <w:color w:val="000000" w:themeColor="text1"/>
                <w:shd w:val="clear" w:color="auto" w:fill="FFFFFF" w:themeFill="background1"/>
                <w:lang w:val="lv-LV"/>
              </w:rPr>
              <w:t>.</w:t>
            </w:r>
          </w:p>
          <w:p w14:paraId="688B7235" w14:textId="77777777" w:rsidR="008E1FF8" w:rsidRDefault="00345CCD" w:rsidP="0040158C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3E28E3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3. </w:t>
            </w:r>
            <w:r w:rsidR="280E8A10" w:rsidRPr="003E28E3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Ņemot vērā MK noteikumu Nr. 2.7. apakšpunktā</w:t>
            </w:r>
            <w:r w:rsidR="280E8A10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ietvertu prasību par projekta iesniedzēja</w:t>
            </w:r>
            <w:r w:rsidR="4F14184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un sadarbības partnera (ja attiecin</w:t>
            </w:r>
            <w:r w:rsidR="158872C8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ā</w:t>
            </w:r>
            <w:r w:rsidR="4F14184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ms</w:t>
            </w:r>
            <w:r w:rsidR="00F84B57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, vadoties no MK noteikumu 7. punktā ietverta regulējuma</w:t>
            </w:r>
            <w:r w:rsidR="4F14184D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)</w:t>
            </w:r>
            <w:r w:rsidR="280E8A10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atbilstību pētniecības organiz</w:t>
            </w:r>
            <w:r w:rsidR="246559A7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ācijas definīcijai,</w:t>
            </w:r>
            <w:r w:rsidR="00A43A36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konstatēts, ka </w:t>
            </w:r>
            <w:r w:rsidR="008E1FF8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projekta iesniedzējs un sadarbības partneris ir Nacionālās zinātniskās darbības informācijas sistēmas Zinātnisko institūciju reģistrā reģistrētas zinātniskās institūcijas.</w:t>
            </w:r>
          </w:p>
          <w:p w14:paraId="7B62C26B" w14:textId="69CD251C" w:rsidR="008E1FF8" w:rsidRDefault="008E1FF8" w:rsidP="008E1FF8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</w:t>
            </w:r>
            <w:r w:rsidR="00A43A36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rojekta iesniedzēja un sadarbības partnera </w:t>
            </w:r>
            <w:r w:rsidR="00A43A36" w:rsidRPr="00255BA9">
              <w:rPr>
                <w:rFonts w:ascii="Times New Roman" w:hAnsi="Times New Roman"/>
                <w:u w:val="single"/>
                <w:shd w:val="clear" w:color="auto" w:fill="FFFFFF" w:themeFill="background1"/>
                <w:lang w:val="lv-LV"/>
              </w:rPr>
              <w:t xml:space="preserve">galvenais darbības mērķis ir </w:t>
            </w:r>
            <w:r w:rsidR="005B4BED" w:rsidRPr="005B4BED"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  <w:t>neatkarīgi veikt fundamentālos pētījumus, rūpnieciskos pētījumus vai eksperimentālo izstrādi vai plaši izplatīt šādu darbību rezultātus mācību, publikāciju vai zināšanu pārneses</w:t>
            </w:r>
            <w:r w:rsidR="005B4BED" w:rsidRPr="005B4BED">
              <w:rPr>
                <w:color w:val="333333"/>
                <w:sz w:val="27"/>
                <w:szCs w:val="27"/>
                <w:shd w:val="clear" w:color="auto" w:fill="FFFFFF"/>
                <w:lang w:val="lv-LV"/>
              </w:rPr>
              <w:t xml:space="preserve"> </w:t>
            </w:r>
            <w:r w:rsidR="005B4BED" w:rsidRPr="005B4BED"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  <w:t>veidā</w:t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  <w:t xml:space="preserve">, ko apliecina </w:t>
            </w: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Nacionālās zinātniskās darbības informācijas sistēmas Zinātnisko institūciju reģistrā </w:t>
            </w:r>
          </w:p>
          <w:p w14:paraId="16C97477" w14:textId="77777777" w:rsidR="008E1FF8" w:rsidRDefault="008E1FF8" w:rsidP="008E1FF8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  <w:t>publicētajos</w:t>
            </w:r>
            <w:r>
              <w:rPr>
                <w:rStyle w:val="FootnoteReference"/>
                <w:rFonts w:ascii="Times New Roman" w:hAnsi="Times New Roman"/>
                <w:color w:val="333333"/>
                <w:shd w:val="clear" w:color="auto" w:fill="FFFFFF"/>
                <w:lang w:val="lv-LV"/>
              </w:rPr>
              <w:footnoteReference w:id="3"/>
            </w:r>
            <w:r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  <w:t xml:space="preserve"> zinātniskās institūcijas gada pārskatos norādītās ziņas par zinātniskās darbības projektiem (tai skaitā līgumdarbiem), zinātniskās darbības rezultātiem un citas zinātniskajai institūcijai būtiskas ziņas (ja attiecināms), kā arī </w:t>
            </w:r>
          </w:p>
          <w:p w14:paraId="4985BACB" w14:textId="52739C1D" w:rsidR="008E1FF8" w:rsidRDefault="008E1FF8" w:rsidP="008E1FF8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>
              <w:rPr>
                <w:rFonts w:ascii="Times New Roman" w:hAnsi="Times New Roman"/>
                <w:color w:val="333333"/>
                <w:shd w:val="clear" w:color="auto" w:fill="FFFFFF"/>
                <w:lang w:val="lv-LV"/>
              </w:rPr>
              <w:t>CSP statistikas pārskatā ietvertās ziņas par zinātniskajā institūcijā izpildīto pētniecības darbu apjomu un izdevumiem tā veikšanai, finansējumu pētniecības darbu veikšanai</w:t>
            </w: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.</w:t>
            </w:r>
          </w:p>
          <w:p w14:paraId="5D6148FF" w14:textId="3E2E41C8" w:rsidR="280E8A10" w:rsidRPr="008E1FF8" w:rsidRDefault="008E1FF8" w:rsidP="0040158C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iCs/>
                <w:lang w:val="lv-LV"/>
              </w:rPr>
            </w:pP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J</w:t>
            </w:r>
            <w:r w:rsidR="00A43A36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a veic arī saimniecisko darbību, tās finansējums, izmaksas un ieņēmumi ir </w:t>
            </w:r>
            <w:r w:rsidR="00814EBD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uzskatīt</w:t>
            </w:r>
            <w:r w:rsidR="00596B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i</w:t>
            </w:r>
            <w:r w:rsidR="00814EBD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atsevi</w:t>
            </w:r>
            <w:r w:rsidR="0040158C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š</w:t>
            </w:r>
            <w:r w:rsidR="00814EBD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ķi </w:t>
            </w:r>
            <w:r w:rsidR="00255BA9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(nodalītas saimnieciskās un nesaimnieciskās darbības finanšu plūsmas</w:t>
            </w:r>
            <w:r w:rsidR="00814EBD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)</w:t>
            </w:r>
            <w:r w:rsidR="16592430" w:rsidRPr="00157CE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.</w:t>
            </w:r>
            <w:r w:rsidR="019D157A" w:rsidRPr="00157CE5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00255BA9" w:rsidRPr="008E1FF8">
              <w:rPr>
                <w:rFonts w:ascii="Times New Roman" w:hAnsi="Times New Roman"/>
                <w:iCs/>
                <w:shd w:val="clear" w:color="auto" w:fill="FFFFFF" w:themeFill="background1"/>
                <w:lang w:val="lv-LV"/>
              </w:rPr>
              <w:t>U</w:t>
            </w:r>
            <w:r w:rsidR="00255BA9" w:rsidRPr="008E1FF8">
              <w:rPr>
                <w:rFonts w:ascii="Times New Roman" w:hAnsi="Times New Roman"/>
                <w:iCs/>
                <w:lang w:val="lv-LV"/>
              </w:rPr>
              <w:t>zņēmumiem, kas var izšķiroši ietekmēt subjektu, piemēram, būdami tā akcionāri vai dalībnieki, nedrīkst būt priviliģēta piekļuve šā subjekta radītajiem rezultātiem</w:t>
            </w:r>
            <w:r w:rsidR="0040158C">
              <w:rPr>
                <w:rFonts w:ascii="Times New Roman" w:hAnsi="Times New Roman"/>
                <w:iCs/>
                <w:lang w:val="lv-LV"/>
              </w:rPr>
              <w:t>. Projekts</w:t>
            </w:r>
            <w:r w:rsidR="0040158C" w:rsidRPr="008E1FF8">
              <w:rPr>
                <w:rFonts w:ascii="Times New Roman" w:hAnsi="Times New Roman"/>
                <w:iCs/>
                <w:lang w:val="lv-LV"/>
              </w:rPr>
              <w:t xml:space="preserve"> </w:t>
            </w:r>
            <w:r w:rsidR="0040158C">
              <w:rPr>
                <w:rFonts w:ascii="Times New Roman" w:hAnsi="Times New Roman"/>
                <w:iCs/>
                <w:lang w:val="lv-LV"/>
              </w:rPr>
              <w:t>paredz nodrošināt</w:t>
            </w:r>
            <w:r w:rsidR="0040158C" w:rsidRPr="008E1FF8">
              <w:rPr>
                <w:rFonts w:ascii="Times New Roman" w:hAnsi="Times New Roman"/>
                <w:iCs/>
                <w:lang w:val="lv-LV"/>
              </w:rPr>
              <w:t xml:space="preserve"> brīv</w:t>
            </w:r>
            <w:r w:rsidR="0040158C">
              <w:rPr>
                <w:rFonts w:ascii="Times New Roman" w:hAnsi="Times New Roman"/>
                <w:iCs/>
                <w:lang w:val="lv-LV"/>
              </w:rPr>
              <w:t>u</w:t>
            </w:r>
            <w:r w:rsidR="0040158C" w:rsidRPr="008E1FF8">
              <w:rPr>
                <w:rFonts w:ascii="Times New Roman" w:hAnsi="Times New Roman"/>
                <w:iCs/>
                <w:lang w:val="lv-LV"/>
              </w:rPr>
              <w:t xml:space="preserve"> piekļuv</w:t>
            </w:r>
            <w:r w:rsidR="0040158C">
              <w:rPr>
                <w:rFonts w:ascii="Times New Roman" w:hAnsi="Times New Roman"/>
                <w:iCs/>
                <w:lang w:val="lv-LV"/>
              </w:rPr>
              <w:t>i</w:t>
            </w:r>
            <w:r w:rsidR="0040158C" w:rsidRPr="008E1FF8">
              <w:rPr>
                <w:rFonts w:ascii="Times New Roman" w:hAnsi="Times New Roman"/>
                <w:iCs/>
                <w:lang w:val="lv-LV"/>
              </w:rPr>
              <w:t xml:space="preserve"> publikācijām (attiecībā uz rezultātiem, kas nerada intelektuālā īpašuma tiesības)</w:t>
            </w:r>
            <w:r w:rsidR="0040158C">
              <w:rPr>
                <w:rFonts w:ascii="Times New Roman" w:hAnsi="Times New Roman"/>
                <w:iCs/>
                <w:lang w:val="lv-LV"/>
              </w:rPr>
              <w:t>. I</w:t>
            </w:r>
            <w:r w:rsidR="0040158C" w:rsidRPr="008E1FF8">
              <w:rPr>
                <w:rFonts w:ascii="Times New Roman" w:hAnsi="Times New Roman"/>
                <w:iCs/>
                <w:lang w:val="lv-LV"/>
              </w:rPr>
              <w:t xml:space="preserve">ntelektuālā īpašuma atsavināšanas gadījumā tiek nodrošināts vienlīdzības princips, piemēram, publiskā izsolē vai atbilstoši ārējam normatīvajam regulējumam par intelektuālā īpašuma </w:t>
            </w:r>
            <w:proofErr w:type="spellStart"/>
            <w:r w:rsidR="0040158C" w:rsidRPr="008E1FF8">
              <w:rPr>
                <w:rFonts w:ascii="Times New Roman" w:hAnsi="Times New Roman"/>
                <w:iCs/>
                <w:lang w:val="lv-LV"/>
              </w:rPr>
              <w:t>komercializāciju</w:t>
            </w:r>
            <w:proofErr w:type="spellEnd"/>
            <w:r w:rsidR="0040158C">
              <w:rPr>
                <w:rFonts w:ascii="Times New Roman" w:hAnsi="Times New Roman"/>
                <w:iCs/>
                <w:lang w:val="lv-LV"/>
              </w:rPr>
              <w:t>.</w:t>
            </w:r>
          </w:p>
          <w:p w14:paraId="5D614900" w14:textId="77777777" w:rsidR="00A43A36" w:rsidRPr="002642F6" w:rsidRDefault="00801FC6" w:rsidP="002642F6">
            <w:pPr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shd w:val="clear" w:color="auto" w:fill="FFFFFF" w:themeFill="background1"/>
                <w:lang w:val="lv-LV"/>
              </w:rPr>
            </w:pPr>
            <w:r w:rsidRPr="00255BA9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Atbilstības MK</w:t>
            </w:r>
            <w:r w:rsidR="00357A5C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noteikumu</w:t>
            </w:r>
            <w:r w:rsidRPr="00255BA9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725 12.5. apakšpunktam vērtējumu</w:t>
            </w: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izdara</w:t>
            </w:r>
            <w:r w:rsidR="00255BA9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00F44397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a</w:t>
            </w:r>
            <w:r w:rsidR="00255BA9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tbilstoši nolikuma 4. pielikuma</w:t>
            </w:r>
            <w:r w:rsidR="00F815D4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m</w:t>
            </w:r>
            <w:r w:rsidR="00255BA9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00F815D4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“</w:t>
            </w:r>
            <w:bookmarkStart w:id="2" w:name="_Hlk159831037"/>
            <w:r w:rsidR="003E28E3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Metodika projekta iesnieguma atbilstības administratīvās atbilstības kritērijiem izvērtēšanai</w:t>
            </w:r>
            <w:bookmarkEnd w:id="2"/>
            <w:r w:rsidR="00F815D4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”</w:t>
            </w:r>
            <w:r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915" w:type="dxa"/>
          </w:tcPr>
          <w:p w14:paraId="5D614901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</w:p>
        </w:tc>
      </w:tr>
      <w:tr w:rsidR="00E33B8A" w:rsidRPr="00E84F46" w14:paraId="5D614907" w14:textId="77777777" w:rsidTr="008B5ECB">
        <w:trPr>
          <w:trHeight w:val="1390"/>
        </w:trPr>
        <w:tc>
          <w:tcPr>
            <w:tcW w:w="660" w:type="dxa"/>
          </w:tcPr>
          <w:p w14:paraId="5D614903" w14:textId="77777777" w:rsidR="00E33B8A" w:rsidRPr="00F43F9B" w:rsidRDefault="002D2E95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lastRenderedPageBreak/>
              <w:t>5</w:t>
            </w:r>
            <w:r w:rsidR="000B1781"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2215" w:type="dxa"/>
          </w:tcPr>
          <w:p w14:paraId="5D614904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projekta iesniegumā norādītās attiecināmās izmaksas atbilst konkursa nolikumā izvirzītajām prasībām</w:t>
            </w:r>
            <w:r w:rsidR="00A43A36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 xml:space="preserve"> (MK</w:t>
            </w:r>
            <w:r w:rsidR="00357A5C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 xml:space="preserve"> noteikumu</w:t>
            </w:r>
            <w:r w:rsidR="00A43A36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 xml:space="preserve"> 725 12.6.</w:t>
            </w:r>
            <w:r w:rsidR="00596B9B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 </w:t>
            </w:r>
            <w:proofErr w:type="spellStart"/>
            <w:r w:rsidR="00420778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ap</w:t>
            </w:r>
            <w:r w:rsidR="00A43A36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p</w:t>
            </w:r>
            <w:proofErr w:type="spellEnd"/>
            <w:r w:rsidR="00A43A36">
              <w:rPr>
                <w:rFonts w:ascii="Times New Roman" w:hAnsi="Times New Roman"/>
                <w:b/>
                <w:color w:val="000000"/>
                <w:shd w:val="clear" w:color="auto" w:fill="FFFFFF" w:themeFill="background1"/>
                <w:lang w:val="lv-LV"/>
              </w:rPr>
              <w:t>.)</w:t>
            </w:r>
          </w:p>
        </w:tc>
        <w:tc>
          <w:tcPr>
            <w:tcW w:w="6050" w:type="dxa"/>
          </w:tcPr>
          <w:p w14:paraId="5D614905" w14:textId="77777777" w:rsidR="00E33B8A" w:rsidRPr="00F43F9B" w:rsidRDefault="5A928D68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Projekta iesniegum</w:t>
            </w:r>
            <w:r w:rsidR="246C2D91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a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</w:t>
            </w:r>
            <w:r w:rsidR="68F37704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noradītās 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attiecinām</w:t>
            </w:r>
            <w:r w:rsidR="217B2204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ās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izmaks</w:t>
            </w:r>
            <w:r w:rsidR="3384166C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as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 atbilst nolikuma </w:t>
            </w:r>
            <w:r w:rsidR="003E4B86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18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 xml:space="preserve">. punktam (netiešās attiecināmās izmaksas sastāda 15% no tiešo attiecināmo </w:t>
            </w:r>
            <w:r w:rsidR="00070FD7" w:rsidRPr="00746A4A">
              <w:rPr>
                <w:rFonts w:ascii="Times New Roman" w:hAnsi="Times New Roman"/>
                <w:lang w:val="lv-LV"/>
              </w:rPr>
              <w:t xml:space="preserve">personāla (zinātniskais un tehniskais personāls) </w:t>
            </w:r>
            <w:r w:rsidR="002D2E95">
              <w:rPr>
                <w:rFonts w:ascii="Times New Roman" w:hAnsi="Times New Roman"/>
                <w:lang w:val="lv-LV"/>
              </w:rPr>
              <w:t xml:space="preserve">zinātniskās </w:t>
            </w:r>
            <w:r w:rsidR="00070FD7" w:rsidRPr="00746A4A">
              <w:rPr>
                <w:rFonts w:ascii="Times New Roman" w:hAnsi="Times New Roman"/>
                <w:lang w:val="lv-LV"/>
              </w:rPr>
              <w:t xml:space="preserve">grupas locekļu atlīdzības) </w:t>
            </w:r>
            <w:r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izmaksu kopsummas, sadarbības partnerim pienākas netiešo attiecināmo izmaksu daļa proporcionāli sadarbības partnera daļai tiešajās attiecināmajās izmaksās)</w:t>
            </w:r>
            <w:r w:rsidR="2184FC4C" w:rsidRPr="00F43F9B">
              <w:rPr>
                <w:rFonts w:ascii="Times New Roman" w:hAnsi="Times New Roman"/>
                <w:shd w:val="clear" w:color="auto" w:fill="FFFFFF" w:themeFill="background1"/>
                <w:lang w:val="lv-LV"/>
              </w:rPr>
              <w:t>.</w:t>
            </w:r>
          </w:p>
        </w:tc>
        <w:tc>
          <w:tcPr>
            <w:tcW w:w="915" w:type="dxa"/>
          </w:tcPr>
          <w:p w14:paraId="5D614906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</w:p>
        </w:tc>
      </w:tr>
      <w:tr w:rsidR="00E33B8A" w:rsidRPr="00E84F46" w14:paraId="5D61490C" w14:textId="77777777" w:rsidTr="2F07C321">
        <w:tc>
          <w:tcPr>
            <w:tcW w:w="9840" w:type="dxa"/>
            <w:gridSpan w:val="4"/>
          </w:tcPr>
          <w:p w14:paraId="5D614908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  <w:t>Administratīvās atbilstības kritērijus izvērtēja:</w:t>
            </w:r>
          </w:p>
          <w:p w14:paraId="5D614909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</w:p>
          <w:p w14:paraId="5D61490A" w14:textId="77777777" w:rsidR="00E33B8A" w:rsidRPr="00F43F9B" w:rsidRDefault="000B1781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  <w:r w:rsidRPr="00F43F9B"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  <w:t>Datums:</w:t>
            </w:r>
          </w:p>
          <w:p w14:paraId="5D61490B" w14:textId="77777777" w:rsidR="00E33B8A" w:rsidRPr="00F43F9B" w:rsidRDefault="00E33B8A" w:rsidP="00F43F9B">
            <w:pPr>
              <w:widowControl w:val="0"/>
              <w:shd w:val="clear" w:color="auto" w:fill="FFFFFF" w:themeFill="background1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Times New Roman" w:hAnsi="Times New Roman"/>
                <w:color w:val="000000"/>
                <w:shd w:val="clear" w:color="auto" w:fill="FFFFFF" w:themeFill="background1"/>
                <w:lang w:val="lv-LV"/>
              </w:rPr>
            </w:pPr>
          </w:p>
        </w:tc>
      </w:tr>
    </w:tbl>
    <w:p w14:paraId="5D61490D" w14:textId="77777777" w:rsidR="00801FC6" w:rsidRDefault="00801FC6">
      <w:pPr>
        <w:jc w:val="both"/>
        <w:rPr>
          <w:rFonts w:ascii="Times New Roman" w:hAnsi="Times New Roman"/>
          <w:shd w:val="clear" w:color="auto" w:fill="FFFFFF" w:themeFill="background1"/>
          <w:lang w:val="lv-LV"/>
        </w:rPr>
      </w:pPr>
    </w:p>
    <w:p w14:paraId="5D61490E" w14:textId="77777777" w:rsidR="00801FC6" w:rsidRPr="003E28E3" w:rsidRDefault="00801FC6" w:rsidP="003E28E3">
      <w:pPr>
        <w:rPr>
          <w:rFonts w:ascii="Times New Roman" w:hAnsi="Times New Roman"/>
          <w:shd w:val="clear" w:color="auto" w:fill="FFFFFF" w:themeFill="background1"/>
          <w:lang w:val="lv-LV"/>
        </w:rPr>
      </w:pPr>
    </w:p>
    <w:sectPr w:rsidR="00801FC6" w:rsidRPr="003E28E3">
      <w:headerReference w:type="default" r:id="rId12"/>
      <w:footerReference w:type="default" r:id="rId13"/>
      <w:pgSz w:w="11906" w:h="16838"/>
      <w:pgMar w:top="851" w:right="1134" w:bottom="851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ED148" w14:textId="77777777" w:rsidR="00FB2FE0" w:rsidRDefault="00FB2FE0">
      <w:r>
        <w:separator/>
      </w:r>
    </w:p>
  </w:endnote>
  <w:endnote w:type="continuationSeparator" w:id="0">
    <w:p w14:paraId="7DFEC405" w14:textId="77777777" w:rsidR="00FB2FE0" w:rsidRDefault="00FB2FE0">
      <w:r>
        <w:continuationSeparator/>
      </w:r>
    </w:p>
  </w:endnote>
  <w:endnote w:type="continuationNotice" w:id="1">
    <w:p w14:paraId="38AFDC7E" w14:textId="77777777" w:rsidR="00FB2FE0" w:rsidRDefault="00FB2F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/>
      </w:rPr>
      <w:id w:val="10898953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D614916" w14:textId="77777777" w:rsidR="00345CCD" w:rsidRPr="00F43F9B" w:rsidRDefault="00345CCD">
        <w:pPr>
          <w:pStyle w:val="Footer"/>
          <w:jc w:val="center"/>
          <w:rPr>
            <w:rFonts w:ascii="Times New Roman" w:hAnsi="Times New Roman"/>
          </w:rPr>
        </w:pPr>
        <w:r w:rsidRPr="00F43F9B">
          <w:rPr>
            <w:rFonts w:ascii="Times New Roman" w:hAnsi="Times New Roman"/>
          </w:rPr>
          <w:fldChar w:fldCharType="begin"/>
        </w:r>
        <w:r w:rsidRPr="00F43F9B">
          <w:rPr>
            <w:rFonts w:ascii="Times New Roman" w:hAnsi="Times New Roman"/>
          </w:rPr>
          <w:instrText xml:space="preserve"> PAGE   \* MERGEFORMAT </w:instrText>
        </w:r>
        <w:r w:rsidRPr="00F43F9B">
          <w:rPr>
            <w:rFonts w:ascii="Times New Roman" w:hAnsi="Times New Roman"/>
          </w:rPr>
          <w:fldChar w:fldCharType="separate"/>
        </w:r>
        <w:r w:rsidR="00746A4A">
          <w:rPr>
            <w:rFonts w:ascii="Times New Roman" w:hAnsi="Times New Roman"/>
            <w:noProof/>
          </w:rPr>
          <w:t>2</w:t>
        </w:r>
        <w:r w:rsidRPr="00F43F9B">
          <w:rPr>
            <w:rFonts w:ascii="Times New Roman" w:hAnsi="Times New Roman"/>
            <w:noProof/>
          </w:rPr>
          <w:fldChar w:fldCharType="end"/>
        </w:r>
      </w:p>
    </w:sdtContent>
  </w:sdt>
  <w:p w14:paraId="5D614917" w14:textId="77777777" w:rsidR="00345CCD" w:rsidRDefault="00345C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E92F59" w14:textId="77777777" w:rsidR="00FB2FE0" w:rsidRDefault="00FB2FE0">
      <w:r>
        <w:separator/>
      </w:r>
    </w:p>
  </w:footnote>
  <w:footnote w:type="continuationSeparator" w:id="0">
    <w:p w14:paraId="06D5A5C3" w14:textId="77777777" w:rsidR="00FB2FE0" w:rsidRDefault="00FB2FE0">
      <w:r>
        <w:continuationSeparator/>
      </w:r>
    </w:p>
  </w:footnote>
  <w:footnote w:type="continuationNotice" w:id="1">
    <w:p w14:paraId="63E015A2" w14:textId="77777777" w:rsidR="00FB2FE0" w:rsidRDefault="00FB2FE0"/>
  </w:footnote>
  <w:footnote w:id="2">
    <w:p w14:paraId="5D614918" w14:textId="77777777" w:rsidR="008B5ECB" w:rsidRPr="00BD7206" w:rsidRDefault="008B5ECB" w:rsidP="008B5ECB">
      <w:pPr>
        <w:pStyle w:val="FootnoteText"/>
        <w:rPr>
          <w:rFonts w:ascii="Times New Roman" w:hAnsi="Times New Roman"/>
          <w:sz w:val="22"/>
          <w:szCs w:val="22"/>
          <w:lang w:val="lv-LV"/>
        </w:rPr>
      </w:pPr>
      <w:r w:rsidRPr="003D5779">
        <w:rPr>
          <w:rStyle w:val="FootnoteReference"/>
          <w:rFonts w:ascii="Times New Roman" w:hAnsi="Times New Roman"/>
          <w:sz w:val="22"/>
          <w:szCs w:val="22"/>
        </w:rPr>
        <w:footnoteRef/>
      </w:r>
      <w:r w:rsidRPr="003D5779">
        <w:rPr>
          <w:rFonts w:ascii="Times New Roman" w:hAnsi="Times New Roman"/>
          <w:sz w:val="22"/>
          <w:szCs w:val="22"/>
        </w:rPr>
        <w:t xml:space="preserve"> </w:t>
      </w:r>
      <w:r w:rsidRPr="00BD7206">
        <w:rPr>
          <w:rFonts w:ascii="Times New Roman" w:hAnsi="Times New Roman"/>
          <w:sz w:val="22"/>
          <w:szCs w:val="22"/>
          <w:lang w:val="lv-LV"/>
        </w:rPr>
        <w:t xml:space="preserve">Ministru kabineta </w:t>
      </w:r>
      <w:r w:rsidR="0042609E" w:rsidRPr="00BD7206">
        <w:rPr>
          <w:rFonts w:ascii="Times New Roman" w:hAnsi="Times New Roman"/>
          <w:sz w:val="22"/>
          <w:szCs w:val="22"/>
          <w:lang w:val="lv-LV"/>
        </w:rPr>
        <w:t xml:space="preserve">2017. gada 12. decembra </w:t>
      </w:r>
      <w:r w:rsidRPr="00BD7206">
        <w:rPr>
          <w:rFonts w:ascii="Times New Roman" w:hAnsi="Times New Roman"/>
          <w:sz w:val="22"/>
          <w:szCs w:val="22"/>
          <w:lang w:val="lv-LV"/>
        </w:rPr>
        <w:t>noteikumi Nr. 725 “Fundamentālo un lietišķo pētījumu projektu izvērtēšanas un finansējuma administrēšanas kārtība”</w:t>
      </w:r>
    </w:p>
  </w:footnote>
  <w:footnote w:id="3">
    <w:p w14:paraId="2A5BD51D" w14:textId="77777777" w:rsidR="008E1FF8" w:rsidRPr="008D30F0" w:rsidRDefault="008E1FF8" w:rsidP="008E1FF8">
      <w:pPr>
        <w:pStyle w:val="FootnoteText"/>
        <w:rPr>
          <w:lang w:val="lv-LV"/>
        </w:rPr>
      </w:pPr>
      <w:r>
        <w:rPr>
          <w:rStyle w:val="FootnoteReference"/>
        </w:rPr>
        <w:footnoteRef/>
      </w:r>
      <w:r w:rsidRPr="008D30F0">
        <w:rPr>
          <w:lang w:val="lv-LV"/>
        </w:rPr>
        <w:t xml:space="preserve"> </w:t>
      </w:r>
      <w:r w:rsidRPr="008D30F0">
        <w:rPr>
          <w:rFonts w:ascii="Times New Roman" w:hAnsi="Times New Roman"/>
          <w:lang w:val="lv-LV"/>
        </w:rPr>
        <w:t>pieejams: https://sciencelatvia.gov.lv/#/adm/institucijas_gada_parskats/list;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14915" w14:textId="77777777" w:rsidR="0070524D" w:rsidRDefault="0070524D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F46A90"/>
    <w:multiLevelType w:val="hybridMultilevel"/>
    <w:tmpl w:val="5D3AFC36"/>
    <w:lvl w:ilvl="0" w:tplc="7500F59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60869"/>
    <w:multiLevelType w:val="multilevel"/>
    <w:tmpl w:val="BAF4CD1A"/>
    <w:lvl w:ilvl="0">
      <w:start w:val="1"/>
      <w:numFmt w:val="bullet"/>
      <w:pStyle w:val="ListParagraph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DBB6E31"/>
    <w:multiLevelType w:val="hybridMultilevel"/>
    <w:tmpl w:val="AE7092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7993343">
    <w:abstractNumId w:val="1"/>
  </w:num>
  <w:num w:numId="2" w16cid:durableId="519706470">
    <w:abstractNumId w:val="0"/>
  </w:num>
  <w:num w:numId="3" w16cid:durableId="8006120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bīne Rusmane">
    <w15:presenceInfo w15:providerId="AD" w15:userId="S::sabine.Rusmane@lzp.gov.lv::370f4eb5-3ddf-4907-bd89-b3374aac284b"/>
  </w15:person>
  <w15:person w15:author="Anita Depkovska">
    <w15:presenceInfo w15:providerId="AD" w15:userId="S::Anita.Depkovska@izm.gov.lv::f3c92e77-6634-4ee3-ac22-4c81901253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B8A"/>
    <w:rsid w:val="00024E41"/>
    <w:rsid w:val="000628E6"/>
    <w:rsid w:val="00070FD7"/>
    <w:rsid w:val="00073349"/>
    <w:rsid w:val="00097084"/>
    <w:rsid w:val="000B1781"/>
    <w:rsid w:val="000B1A65"/>
    <w:rsid w:val="000F3692"/>
    <w:rsid w:val="0013276D"/>
    <w:rsid w:val="00157CE5"/>
    <w:rsid w:val="00157F94"/>
    <w:rsid w:val="00166EA8"/>
    <w:rsid w:val="00170F67"/>
    <w:rsid w:val="001972E1"/>
    <w:rsid w:val="001B72A0"/>
    <w:rsid w:val="001B773F"/>
    <w:rsid w:val="001C47C1"/>
    <w:rsid w:val="002064BD"/>
    <w:rsid w:val="00255BA9"/>
    <w:rsid w:val="002642F6"/>
    <w:rsid w:val="00272353"/>
    <w:rsid w:val="002742A9"/>
    <w:rsid w:val="00291AD6"/>
    <w:rsid w:val="002D2E95"/>
    <w:rsid w:val="002E6B92"/>
    <w:rsid w:val="002F0D2F"/>
    <w:rsid w:val="003379A0"/>
    <w:rsid w:val="00345CCD"/>
    <w:rsid w:val="00357A5C"/>
    <w:rsid w:val="003B7643"/>
    <w:rsid w:val="003C18EA"/>
    <w:rsid w:val="003D5779"/>
    <w:rsid w:val="003E28E3"/>
    <w:rsid w:val="003E4B86"/>
    <w:rsid w:val="0040158C"/>
    <w:rsid w:val="004023C3"/>
    <w:rsid w:val="00405B1B"/>
    <w:rsid w:val="00406AB1"/>
    <w:rsid w:val="00420778"/>
    <w:rsid w:val="0042609E"/>
    <w:rsid w:val="0044030A"/>
    <w:rsid w:val="00454355"/>
    <w:rsid w:val="0049190E"/>
    <w:rsid w:val="00491A86"/>
    <w:rsid w:val="00495116"/>
    <w:rsid w:val="004C601D"/>
    <w:rsid w:val="004C7F97"/>
    <w:rsid w:val="004E31F8"/>
    <w:rsid w:val="004E3256"/>
    <w:rsid w:val="005453A0"/>
    <w:rsid w:val="005641FA"/>
    <w:rsid w:val="00576FE7"/>
    <w:rsid w:val="00583D1E"/>
    <w:rsid w:val="00587C57"/>
    <w:rsid w:val="00596B9B"/>
    <w:rsid w:val="005B4BED"/>
    <w:rsid w:val="005D27CA"/>
    <w:rsid w:val="006709A3"/>
    <w:rsid w:val="006928BF"/>
    <w:rsid w:val="006B4085"/>
    <w:rsid w:val="006C3E8C"/>
    <w:rsid w:val="006C6B50"/>
    <w:rsid w:val="006D198A"/>
    <w:rsid w:val="006D4612"/>
    <w:rsid w:val="0070524D"/>
    <w:rsid w:val="0072089A"/>
    <w:rsid w:val="0074348B"/>
    <w:rsid w:val="00746A4A"/>
    <w:rsid w:val="007545F1"/>
    <w:rsid w:val="007A29CB"/>
    <w:rsid w:val="007E052F"/>
    <w:rsid w:val="00801FC6"/>
    <w:rsid w:val="00814EBD"/>
    <w:rsid w:val="008505E9"/>
    <w:rsid w:val="00865624"/>
    <w:rsid w:val="008720C6"/>
    <w:rsid w:val="008B5ECB"/>
    <w:rsid w:val="008B67B4"/>
    <w:rsid w:val="008D1BFE"/>
    <w:rsid w:val="008E1FF8"/>
    <w:rsid w:val="00902959"/>
    <w:rsid w:val="00937A2A"/>
    <w:rsid w:val="00953EE2"/>
    <w:rsid w:val="00954B73"/>
    <w:rsid w:val="009852CE"/>
    <w:rsid w:val="0098716B"/>
    <w:rsid w:val="009C5A31"/>
    <w:rsid w:val="00A027D7"/>
    <w:rsid w:val="00A43A36"/>
    <w:rsid w:val="00A85904"/>
    <w:rsid w:val="00A92856"/>
    <w:rsid w:val="00AA570E"/>
    <w:rsid w:val="00AA73FB"/>
    <w:rsid w:val="00AD1930"/>
    <w:rsid w:val="00AD239D"/>
    <w:rsid w:val="00AF07A2"/>
    <w:rsid w:val="00B24332"/>
    <w:rsid w:val="00B53D8C"/>
    <w:rsid w:val="00B60CF3"/>
    <w:rsid w:val="00B61C90"/>
    <w:rsid w:val="00BB2E97"/>
    <w:rsid w:val="00BD00E3"/>
    <w:rsid w:val="00BD7206"/>
    <w:rsid w:val="00C411FD"/>
    <w:rsid w:val="00C9063B"/>
    <w:rsid w:val="00CD2E92"/>
    <w:rsid w:val="00CE27CA"/>
    <w:rsid w:val="00CF40F0"/>
    <w:rsid w:val="00D630EB"/>
    <w:rsid w:val="00D70C9D"/>
    <w:rsid w:val="00DA76E0"/>
    <w:rsid w:val="00DF6677"/>
    <w:rsid w:val="00E23921"/>
    <w:rsid w:val="00E33B8A"/>
    <w:rsid w:val="00E41C83"/>
    <w:rsid w:val="00E84F46"/>
    <w:rsid w:val="00E87845"/>
    <w:rsid w:val="00ED6C7B"/>
    <w:rsid w:val="00F01EFF"/>
    <w:rsid w:val="00F059ED"/>
    <w:rsid w:val="00F43F9B"/>
    <w:rsid w:val="00F44397"/>
    <w:rsid w:val="00F51D50"/>
    <w:rsid w:val="00F562D8"/>
    <w:rsid w:val="00F63E41"/>
    <w:rsid w:val="00F8090C"/>
    <w:rsid w:val="00F815D4"/>
    <w:rsid w:val="00F84B57"/>
    <w:rsid w:val="00FB2FE0"/>
    <w:rsid w:val="00FD7D4B"/>
    <w:rsid w:val="00FE064A"/>
    <w:rsid w:val="00FE3480"/>
    <w:rsid w:val="017FEE11"/>
    <w:rsid w:val="019D157A"/>
    <w:rsid w:val="03017A71"/>
    <w:rsid w:val="03401D23"/>
    <w:rsid w:val="0417C39F"/>
    <w:rsid w:val="05B518F3"/>
    <w:rsid w:val="060C622F"/>
    <w:rsid w:val="0AFA3E0E"/>
    <w:rsid w:val="0E5127B9"/>
    <w:rsid w:val="0E6BC47C"/>
    <w:rsid w:val="14CEF5C7"/>
    <w:rsid w:val="158872C8"/>
    <w:rsid w:val="16592430"/>
    <w:rsid w:val="16E61194"/>
    <w:rsid w:val="17BE22B1"/>
    <w:rsid w:val="17DEE1A2"/>
    <w:rsid w:val="1881E1F5"/>
    <w:rsid w:val="1AA131F2"/>
    <w:rsid w:val="1F1581BD"/>
    <w:rsid w:val="1F260728"/>
    <w:rsid w:val="217B2204"/>
    <w:rsid w:val="2184FC4C"/>
    <w:rsid w:val="21AF240A"/>
    <w:rsid w:val="246559A7"/>
    <w:rsid w:val="246C2D91"/>
    <w:rsid w:val="264F0D3B"/>
    <w:rsid w:val="280E8A10"/>
    <w:rsid w:val="285ECB89"/>
    <w:rsid w:val="28FDFF45"/>
    <w:rsid w:val="290184DC"/>
    <w:rsid w:val="2E816B5C"/>
    <w:rsid w:val="2ED46736"/>
    <w:rsid w:val="2F07C321"/>
    <w:rsid w:val="306945F6"/>
    <w:rsid w:val="31006A90"/>
    <w:rsid w:val="314CD929"/>
    <w:rsid w:val="329449E5"/>
    <w:rsid w:val="3384166C"/>
    <w:rsid w:val="34F0ACE0"/>
    <w:rsid w:val="357AF3ED"/>
    <w:rsid w:val="367354E4"/>
    <w:rsid w:val="386967DA"/>
    <w:rsid w:val="3C33889B"/>
    <w:rsid w:val="3CE36A6E"/>
    <w:rsid w:val="3CF15397"/>
    <w:rsid w:val="3FC98556"/>
    <w:rsid w:val="41060C97"/>
    <w:rsid w:val="45B5EB6D"/>
    <w:rsid w:val="488F1C22"/>
    <w:rsid w:val="48D1A20B"/>
    <w:rsid w:val="4C9CB6FD"/>
    <w:rsid w:val="4F14184D"/>
    <w:rsid w:val="50B7EAF2"/>
    <w:rsid w:val="545BBEA9"/>
    <w:rsid w:val="567E12F6"/>
    <w:rsid w:val="568BE070"/>
    <w:rsid w:val="56A54421"/>
    <w:rsid w:val="5776D3C6"/>
    <w:rsid w:val="57D5276D"/>
    <w:rsid w:val="585FAACB"/>
    <w:rsid w:val="588E8134"/>
    <w:rsid w:val="59340737"/>
    <w:rsid w:val="593BD97A"/>
    <w:rsid w:val="59BFCC0A"/>
    <w:rsid w:val="5A928D68"/>
    <w:rsid w:val="5D59C60E"/>
    <w:rsid w:val="5E9B3624"/>
    <w:rsid w:val="5F99F5C3"/>
    <w:rsid w:val="60923443"/>
    <w:rsid w:val="631EB17C"/>
    <w:rsid w:val="6429EFD1"/>
    <w:rsid w:val="6527EDA2"/>
    <w:rsid w:val="65F9F6CC"/>
    <w:rsid w:val="676DB513"/>
    <w:rsid w:val="68F37704"/>
    <w:rsid w:val="6CAF8180"/>
    <w:rsid w:val="6FE3AE02"/>
    <w:rsid w:val="7212B40B"/>
    <w:rsid w:val="763687E5"/>
    <w:rsid w:val="76508AEE"/>
    <w:rsid w:val="77308342"/>
    <w:rsid w:val="77BA56D7"/>
    <w:rsid w:val="7808277E"/>
    <w:rsid w:val="78DCEA24"/>
    <w:rsid w:val="79A3F7DF"/>
    <w:rsid w:val="79C74711"/>
    <w:rsid w:val="7E484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148D7"/>
  <w15:docId w15:val="{E5F76777-47A4-459B-8307-5F2CC8C3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2B3B"/>
    <w:rPr>
      <w:rFonts w:eastAsia="Times New Roman" w:cs="Times New Roman"/>
      <w:lang w:val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B68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68CA"/>
    <w:pPr>
      <w:spacing w:after="200"/>
      <w:jc w:val="both"/>
    </w:pPr>
    <w:rPr>
      <w:rFonts w:ascii="Times New Roman" w:eastAsia="Calibri" w:hAnsi="Times New Roman"/>
      <w:sz w:val="20"/>
      <w:szCs w:val="20"/>
      <w:lang w:val="lv-LV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68CA"/>
    <w:rPr>
      <w:rFonts w:ascii="Times New Roman" w:hAnsi="Times New Roman" w:cs="Times New Roman"/>
      <w:sz w:val="20"/>
      <w:szCs w:val="20"/>
      <w:lang w:val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6869"/>
    <w:pPr>
      <w:spacing w:after="0"/>
      <w:jc w:val="left"/>
    </w:pPr>
    <w:rPr>
      <w:rFonts w:ascii="Calibri" w:eastAsia="Times New Roman" w:hAnsi="Calibri"/>
      <w:b/>
      <w:bCs/>
      <w:lang w:val="en-US" w:bidi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6869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2452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291AD6"/>
    <w:rPr>
      <w:rFonts w:eastAsia="Times New Roman" w:cs="Times New Roman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D577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5779"/>
    <w:rPr>
      <w:rFonts w:eastAsia="Times New Roman" w:cs="Times New Roman"/>
      <w:sz w:val="20"/>
      <w:szCs w:val="20"/>
      <w:lang w:val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D577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E136CC152EB1D245A5FDECA292492C8A" ma:contentTypeVersion="18" ma:contentTypeDescription="Izveidot jaunu dokumentu." ma:contentTypeScope="" ma:versionID="5224eab330be4ed71fd771a012c8b2a4">
  <xsd:schema xmlns:xsd="http://www.w3.org/2001/XMLSchema" xmlns:xs="http://www.w3.org/2001/XMLSchema" xmlns:p="http://schemas.microsoft.com/office/2006/metadata/properties" xmlns:ns3="73924fda-3357-40d4-9fae-85802a249899" xmlns:ns4="2f243a88-1479-4942-bbce-7bc383319ad9" targetNamespace="http://schemas.microsoft.com/office/2006/metadata/properties" ma:root="true" ma:fieldsID="fc3c38908804cb437ebec89c66218ce3" ns3:_="" ns4:_="">
    <xsd:import namespace="73924fda-3357-40d4-9fae-85802a249899"/>
    <xsd:import namespace="2f243a88-1479-4942-bbce-7bc383319ad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LengthInSeconds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924fda-3357-40d4-9fae-85802a249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243a88-1479-4942-bbce-7bc383319ad9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4" nillable="true" ma:displayName="Koplietošanas norādes jaucējkods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THTRkC+51Pv60EeyHILGPg6bfQ==">AMUW2mXjL062gSU9Qi1VcV/alhhU7zbtnas4HtDzrSinLwDh1dWJQIddSl4PdvRFmphSl6e7X9Mnxk6SB8fvgJaytgMArbc8+RwLuWjPXg18faQOGSF+bmrR4w+ei9KcLvVo5Tkcme+2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3924fda-3357-40d4-9fae-85802a24989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11B37-A2F7-4639-A793-9F8601F9A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924fda-3357-40d4-9fae-85802a249899"/>
    <ds:schemaRef ds:uri="2f243a88-1479-4942-bbce-7bc383319a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796C7AF-8109-4B58-98B6-47679FD0A92D}">
  <ds:schemaRefs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73924fda-3357-40d4-9fae-85802a249899"/>
    <ds:schemaRef ds:uri="http://schemas.microsoft.com/office/infopath/2007/PartnerControls"/>
    <ds:schemaRef ds:uri="2f243a88-1479-4942-bbce-7bc383319ad9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15192E8-A103-4D05-9C17-3DE7711D0E70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505FDE9-EFA6-4011-B584-C9973D30F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3547</Words>
  <Characters>2023</Characters>
  <Application>Microsoft Office Word</Application>
  <DocSecurity>0</DocSecurity>
  <Lines>16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Ingmārs Kreišmanis</dc:creator>
  <cp:lastModifiedBy>Sabīne Rusmane</cp:lastModifiedBy>
  <cp:revision>9</cp:revision>
  <dcterms:created xsi:type="dcterms:W3CDTF">2025-02-11T15:27:00Z</dcterms:created>
  <dcterms:modified xsi:type="dcterms:W3CDTF">2025-02-28T09:54:00Z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0x010100E136CC152EB1D245A5FDECA292492C8A</vt:lpwstr>
  </property>
</Properties>
</file>